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xmlns:w16du="http://schemas.microsoft.com/office/word/2023/wordml/word16du" mc:Ignorable="w14 wp14">
  <w:body>
    <w:p xmlns:wp14="http://schemas.microsoft.com/office/word/2010/wordml" w:rsidP="01190674" w14:paraId="375C290F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01190674" w:rsidR="3DE7F910">
        <w:rPr>
          <w:rStyle w:val="None"/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KARTA KURSU (realizowanego w specjalno</w:t>
      </w:r>
      <w:r w:rsidRPr="01190674" w:rsidR="3DE7F910">
        <w:rPr>
          <w:rStyle w:val="None"/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01190674" w:rsidR="3DE7F910">
        <w:rPr>
          <w:rStyle w:val="None"/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ci)</w:t>
      </w:r>
    </w:p>
    <w:p xmlns:wp14="http://schemas.microsoft.com/office/word/2010/wordml" w14:paraId="02EB378F" wp14:textId="77777777">
      <w:pPr>
        <w:pStyle w:val="Body A"/>
        <w:spacing w:after="0" w:line="240" w:lineRule="auto"/>
        <w:jc w:val="center"/>
        <w:rPr>
          <w:del w:author="Alicja Zapolnik-Plachetka" w:date="2022-09-28T01:09:37Z" w:id="1"/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A05A809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DE7F910" w14:paraId="73C4F23E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Przek</w:t>
      </w:r>
      <w:r w:rsidRPr="3DE7F910" w:rsidR="3DE7F910">
        <w:rPr>
          <w:rStyle w:val="None"/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adoznawstwo i technologie t</w:t>
      </w:r>
      <w:r w:rsidRPr="3DE7F910" w:rsidR="3DE7F910">
        <w:rPr>
          <w:rStyle w:val="None"/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umaczeniowe</w:t>
      </w:r>
    </w:p>
    <w:p xmlns:wp14="http://schemas.microsoft.com/office/word/2010/wordml" w14:paraId="5A39BBE3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DE7F910" w14:paraId="1DD52162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(nazwa specjalno</w:t>
      </w:r>
      <w:r w:rsidRPr="3DE7F910" w:rsidR="3DE7F910">
        <w:rPr>
          <w:rStyle w:val="None"/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3DE7F910" w:rsidR="3DE7F910">
        <w:rPr>
          <w:rStyle w:val="None"/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ci)</w:t>
      </w:r>
    </w:p>
    <w:p xmlns:wp14="http://schemas.microsoft.com/office/word/2010/wordml" w14:paraId="41C8F396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2A3D3EC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D0B940D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0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12"/>
        <w:gridCol w:w="6393"/>
      </w:tblGrid>
      <w:tr xmlns:wp14="http://schemas.microsoft.com/office/word/2010/wordml" w:rsidTr="3DE7F910" w14:paraId="6A1C972F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Body A"/>
              <w:spacing w:before="57" w:after="57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Nazwa</w:t>
            </w:r>
          </w:p>
        </w:tc>
        <w:tc>
          <w:tcPr>
            <w:tcW w:w="639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AADD7FD" wp14:textId="77777777">
            <w:pPr>
              <w:pStyle w:val="Body A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Podstawy przek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adu tekst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u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ytkowych I </w:t>
            </w:r>
          </w:p>
        </w:tc>
      </w:tr>
      <w:tr xmlns:wp14="http://schemas.microsoft.com/office/word/2010/wordml" w:rsidTr="3DE7F910" w14:paraId="0D526C95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Body A"/>
              <w:spacing w:before="57" w:after="57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Nazwa w j. ang.</w:t>
            </w:r>
          </w:p>
        </w:tc>
        <w:tc>
          <w:tcPr>
            <w:tcW w:w="639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5E6A71" wp14:textId="77777777">
            <w:pPr>
              <w:pStyle w:val="Body A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Translation of functional texts</w:t>
            </w:r>
          </w:p>
        </w:tc>
      </w:tr>
    </w:tbl>
    <w:p xmlns:wp14="http://schemas.microsoft.com/office/word/2010/wordml" w14:paraId="0E27B00A" wp14:textId="77777777">
      <w:pPr>
        <w:pStyle w:val="Body A"/>
        <w:widowControl w:val="0"/>
        <w:spacing w:after="0" w:line="240" w:lineRule="auto"/>
        <w:ind w:left="108" w:hanging="108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0061E4C" wp14:textId="77777777">
      <w:pPr>
        <w:pStyle w:val="Body A"/>
        <w:widowControl w:val="0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4EAFD9C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2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983"/>
        <w:gridCol w:w="2983"/>
        <w:gridCol w:w="3054"/>
      </w:tblGrid>
      <w:tr xmlns:wp14="http://schemas.microsoft.com/office/word/2010/wordml" w:rsidTr="66AEE47C" w14:paraId="4D906C4C" wp14:textId="77777777">
        <w:tblPrEx>
          <w:shd w:val="clear" w:color="auto" w:fill="cdd4e9"/>
        </w:tblPrEx>
        <w:trPr>
          <w:trHeight w:val="302" w:hRule="atLeast"/>
        </w:trPr>
        <w:tc>
          <w:tcPr>
            <w:tcW w:w="2983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Body"/>
              <w:spacing w:before="57" w:after="57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Koordynator</w:t>
            </w:r>
          </w:p>
        </w:tc>
        <w:tc>
          <w:tcPr>
            <w:tcW w:w="2983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66AEE47C" w14:paraId="6E542C7B" wp14:textId="3004651F">
            <w:pPr>
              <w:pStyle w:val="Body"/>
              <w:spacing w:before="57" w:after="57" w:line="259" w:lineRule="auto"/>
              <w:jc w:val="center"/>
              <w:rPr>
                <w:rStyle w:val="None"/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6AEE47C" w:rsidR="19FF4A8D">
              <w:rPr>
                <w:rStyle w:val="None"/>
                <w:rFonts w:ascii="Arial" w:hAnsi="Arial"/>
                <w:lang w:val="en-US"/>
              </w:rPr>
              <w:t>mgr Alicja Zapolnik-Plachetka</w:t>
            </w:r>
          </w:p>
        </w:tc>
        <w:tc>
          <w:tcPr>
            <w:tcW w:w="305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Body"/>
              <w:spacing w:before="57" w:after="57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Zesp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ół 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dydaktyczny</w:t>
            </w:r>
          </w:p>
        </w:tc>
      </w:tr>
      <w:tr xmlns:wp14="http://schemas.microsoft.com/office/word/2010/wordml" w:rsidTr="66AEE47C" w14:paraId="7E4FC6EF" wp14:textId="77777777">
        <w:tblPrEx>
          <w:shd w:val="clear" w:color="auto" w:fill="cdd4e9"/>
        </w:tblPrEx>
        <w:trPr>
          <w:trHeight w:val="200" w:hRule="atLeast"/>
        </w:trPr>
        <w:tc>
          <w:tcPr>
            <w:tcW w:w="2983" w:type="dxa"/>
            <w:vMerge/>
            <w:tcBorders/>
            <w:tcMar/>
          </w:tcPr>
          <w:p w14:paraId="4B94D5A5" wp14:textId="77777777"/>
        </w:tc>
        <w:tc>
          <w:tcPr>
            <w:tcW w:w="2983" w:type="dxa"/>
            <w:vMerge/>
            <w:tcBorders/>
            <w:tcMar/>
          </w:tcPr>
          <w:p w14:paraId="3DEEC669" wp14:textId="77777777"/>
        </w:tc>
        <w:tc>
          <w:tcPr>
            <w:tcW w:w="3054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66AEE47C" w14:paraId="1315AE33" wp14:textId="61210BA7">
            <w:pPr>
              <w:pStyle w:val="Body A"/>
              <w:spacing w:before="57" w:after="57"/>
              <w:jc w:val="center"/>
              <w:rPr>
                <w:rStyle w:val="None"/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6AEE47C" w:rsidR="18E778BF">
              <w:rPr>
                <w:rStyle w:val="None"/>
                <w:rFonts w:ascii="Arial" w:hAnsi="Arial"/>
                <w:sz w:val="24"/>
                <w:szCs w:val="24"/>
                <w:lang w:val="en-US"/>
              </w:rPr>
              <w:t>Zgodnie</w:t>
            </w:r>
            <w:r w:rsidRPr="66AEE47C" w:rsidR="18E778BF">
              <w:rPr>
                <w:rStyle w:val="None"/>
                <w:rFonts w:ascii="Arial" w:hAnsi="Arial"/>
                <w:sz w:val="24"/>
                <w:szCs w:val="24"/>
                <w:lang w:val="en-US"/>
              </w:rPr>
              <w:t xml:space="preserve"> z </w:t>
            </w:r>
            <w:r w:rsidRPr="66AEE47C" w:rsidR="18E778BF">
              <w:rPr>
                <w:rStyle w:val="None"/>
                <w:rFonts w:ascii="Arial" w:hAnsi="Arial"/>
                <w:sz w:val="24"/>
                <w:szCs w:val="24"/>
                <w:lang w:val="en-US"/>
              </w:rPr>
              <w:t>przydziałem</w:t>
            </w:r>
            <w:r w:rsidRPr="66AEE47C" w:rsidR="18E778BF">
              <w:rPr>
                <w:rStyle w:val="None"/>
                <w:rFonts w:ascii="Arial" w:hAnsi="Arial"/>
                <w:sz w:val="24"/>
                <w:szCs w:val="24"/>
                <w:lang w:val="en-US"/>
              </w:rPr>
              <w:t xml:space="preserve"> </w:t>
            </w:r>
            <w:r w:rsidRPr="66AEE47C" w:rsidR="18E778BF">
              <w:rPr>
                <w:rStyle w:val="None"/>
                <w:rFonts w:ascii="Arial" w:hAnsi="Arial"/>
                <w:sz w:val="24"/>
                <w:szCs w:val="24"/>
                <w:lang w:val="en-US"/>
              </w:rPr>
              <w:t>zajęć</w:t>
            </w:r>
            <w:r w:rsidRPr="66AEE47C" w:rsidR="18E778BF">
              <w:rPr>
                <w:rStyle w:val="None"/>
                <w:rFonts w:ascii="Arial" w:hAnsi="Arial"/>
                <w:sz w:val="24"/>
                <w:szCs w:val="24"/>
                <w:lang w:val="en-US"/>
              </w:rPr>
              <w:t xml:space="preserve"> </w:t>
            </w:r>
          </w:p>
          <w:p w14:paraId="11F28AC6" wp14:textId="404F1C33">
            <w:pPr>
              <w:pStyle w:val="Body A"/>
              <w:spacing w:before="57" w:after="57"/>
              <w:jc w:val="center"/>
            </w:pPr>
            <w:r w:rsidRPr="66AEE47C" w:rsidR="18E778BF">
              <w:rPr>
                <w:rStyle w:val="None"/>
                <w:rFonts w:ascii="Arial" w:hAnsi="Arial"/>
                <w:sz w:val="24"/>
                <w:szCs w:val="24"/>
                <w:lang w:val="en-US"/>
              </w:rPr>
              <w:t>2025/2026:</w:t>
            </w:r>
          </w:p>
          <w:p w:rsidP="3F97E16D" w14:paraId="4327FC2B" wp14:textId="63C3F436">
            <w:pPr>
              <w:pStyle w:val="Body A"/>
              <w:spacing w:before="57" w:after="57"/>
              <w:jc w:val="center"/>
              <w:rPr>
                <w:rStyle w:val="None"/>
                <w:rFonts w:ascii="Arial" w:hAnsi="Arial"/>
                <w:sz w:val="24"/>
                <w:szCs w:val="24"/>
                <w:rtl w:val="0"/>
                <w:lang w:val="en-US"/>
              </w:rPr>
            </w:pPr>
            <w:r w:rsidRPr="66AEE47C" w:rsidR="18E778BF">
              <w:rPr>
                <w:rStyle w:val="None"/>
                <w:rFonts w:ascii="Arial" w:hAnsi="Arial"/>
                <w:sz w:val="24"/>
                <w:szCs w:val="24"/>
                <w:lang w:val="en-US"/>
              </w:rPr>
              <w:t>mgr</w:t>
            </w:r>
            <w:r w:rsidRPr="66AEE47C" w:rsidR="18E778BF">
              <w:rPr>
                <w:rStyle w:val="None"/>
                <w:rFonts w:ascii="Arial" w:hAnsi="Arial"/>
                <w:sz w:val="24"/>
                <w:szCs w:val="24"/>
                <w:lang w:val="en-US"/>
              </w:rPr>
              <w:t xml:space="preserve"> Alicja </w:t>
            </w:r>
            <w:r w:rsidRPr="66AEE47C" w:rsidR="18E778BF">
              <w:rPr>
                <w:rStyle w:val="None"/>
                <w:rFonts w:ascii="Arial" w:hAnsi="Arial"/>
                <w:sz w:val="24"/>
                <w:szCs w:val="24"/>
                <w:lang w:val="en-US"/>
              </w:rPr>
              <w:t>Zapolnik-Plachetka</w:t>
            </w:r>
          </w:p>
        </w:tc>
      </w:tr>
      <w:tr xmlns:wp14="http://schemas.microsoft.com/office/word/2010/wordml" w:rsidTr="66AEE47C" w14:paraId="3656B9AB" wp14:textId="77777777">
        <w:tblPrEx>
          <w:shd w:val="clear" w:color="auto" w:fill="cdd4e9"/>
        </w:tblPrEx>
        <w:trPr>
          <w:trHeight w:val="305" w:hRule="atLeast"/>
        </w:trPr>
        <w:tc>
          <w:tcPr>
            <w:tcW w:w="2983" w:type="dxa"/>
            <w:tcBorders>
              <w:top w:val="single" w:color="95B3D7" w:sz="6" w:space="0" w:shadow="0" w:frame="0"/>
              <w:left w:val="nil"/>
              <w:bottom w:val="single" w:color="95B3D7" w:sz="6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0818" wp14:textId="77777777"/>
        </w:tc>
        <w:tc>
          <w:tcPr>
            <w:tcW w:w="2983" w:type="dxa"/>
            <w:tcBorders>
              <w:top w:val="single" w:color="95B3D7" w:sz="6" w:space="0" w:shadow="0" w:frame="0"/>
              <w:left w:val="nil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F31CB" wp14:textId="77777777"/>
        </w:tc>
        <w:tc>
          <w:tcPr>
            <w:tcW w:w="3054" w:type="dxa"/>
            <w:vMerge/>
            <w:tcBorders/>
            <w:tcMar/>
          </w:tcPr>
          <w:p w14:paraId="53128261" wp14:textId="77777777"/>
        </w:tc>
      </w:tr>
      <w:tr xmlns:wp14="http://schemas.microsoft.com/office/word/2010/wordml" w:rsidTr="66AEE47C" w14:paraId="3A45FB00" wp14:textId="77777777">
        <w:tblPrEx>
          <w:shd w:val="clear" w:color="auto" w:fill="cdd4e9"/>
        </w:tblPrEx>
        <w:trPr>
          <w:trHeight w:val="415" w:hRule="atLeast"/>
        </w:trPr>
        <w:tc>
          <w:tcPr>
            <w:tcW w:w="298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Body"/>
              <w:spacing w:before="57" w:after="57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Punktacja ECTS*</w:t>
            </w:r>
          </w:p>
        </w:tc>
        <w:tc>
          <w:tcPr>
            <w:tcW w:w="298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Body"/>
              <w:spacing w:before="57" w:after="57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3</w:t>
            </w:r>
          </w:p>
        </w:tc>
        <w:tc>
          <w:tcPr>
            <w:tcW w:w="3054" w:type="dxa"/>
            <w:vMerge/>
            <w:tcBorders/>
            <w:tcMar/>
          </w:tcPr>
          <w:p w14:paraId="62486C05" wp14:textId="77777777"/>
        </w:tc>
      </w:tr>
    </w:tbl>
    <w:p xmlns:wp14="http://schemas.microsoft.com/office/word/2010/wordml" w14:paraId="4101652C" wp14:textId="77777777">
      <w:pPr>
        <w:pStyle w:val="Body A"/>
        <w:widowControl w:val="0"/>
        <w:spacing w:after="0" w:line="240" w:lineRule="auto"/>
        <w:ind w:left="108" w:hanging="108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B99056E" wp14:textId="77777777">
      <w:pPr>
        <w:pStyle w:val="Body A"/>
        <w:widowControl w:val="0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299C43A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DDBEF00" wp14:textId="77777777">
      <w:pPr>
        <w:pStyle w:val="Body A"/>
        <w:spacing w:after="0" w:line="240" w:lineRule="auto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DE7F910" w14:paraId="3188016C" wp14:textId="77777777">
      <w:pPr>
        <w:pStyle w:val="Body A"/>
        <w:spacing w:after="0" w:line="240" w:lineRule="auto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Opis kursu (cele kszta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cenia)</w:t>
      </w:r>
    </w:p>
    <w:p xmlns:wp14="http://schemas.microsoft.com/office/word/2010/wordml" w14:paraId="3461D779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DE7F910" w14:paraId="50BD0199" wp14:textId="77777777">
      <w:pPr>
        <w:pStyle w:val="Body A"/>
        <w:jc w:val="both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Celem kursu jest 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zdobycie praktycznych umiej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tno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 rozumienia, analizowania i wykonywania zada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ń 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t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umaczeniowych na autentycznych tekstach z rozmaitych dziedzin.</w:t>
      </w:r>
    </w:p>
    <w:p xmlns:wp14="http://schemas.microsoft.com/office/word/2010/wordml" w:rsidP="3DE7F910" w14:paraId="44A509E2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Efekty uczenia si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42"/>
        <w:gridCol w:w="4965"/>
        <w:gridCol w:w="2208"/>
      </w:tblGrid>
      <w:tr xmlns:wp14="http://schemas.microsoft.com/office/word/2010/wordml" w:rsidTr="169ED8EC" w14:paraId="01356D2C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4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Body"/>
              <w:jc w:val="center"/>
            </w:pPr>
            <w:r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Wiedza</w:t>
            </w:r>
          </w:p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Body"/>
              <w:jc w:val="center"/>
            </w:pPr>
            <w:r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Style w:val="None"/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DE7F910" w14:paraId="7EB703A9" wp14:textId="77777777">
            <w:pPr>
              <w:pStyle w:val="Body A"/>
              <w:spacing w:after="0" w:line="240" w:lineRule="auto"/>
              <w:jc w:val="center"/>
              <w:rPr>
                <w:rStyle w:val="None"/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3DE7F910" w14:paraId="664579B8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69ED8EC" w14:paraId="26684F22" wp14:textId="77777777">
        <w:tblPrEx>
          <w:shd w:val="clear" w:color="auto" w:fill="cdd4e9"/>
        </w:tblPrEx>
        <w:trPr>
          <w:trHeight w:val="1700" w:hRule="atLeast"/>
        </w:trPr>
        <w:tc>
          <w:tcPr>
            <w:tcW w:w="1842" w:type="dxa"/>
            <w:vMerge/>
            <w:tcBorders/>
            <w:tcMar/>
          </w:tcPr>
          <w:p w14:paraId="3CF2D8B6" wp14:textId="77777777"/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8B66" wp14:textId="77777777">
            <w:pPr>
              <w:pStyle w:val="Body A"/>
              <w:spacing w:after="0" w:line="240" w:lineRule="auto"/>
              <w:rPr>
                <w:rStyle w:val="None"/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3DE7F910" w14:paraId="1A2D91A7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ma podstawow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 miejscu i znaczeniu przek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adoznawstwa, w systemie nauk oraz ich specyfice przedmiotowej i metodologicznej</w:t>
            </w:r>
          </w:p>
          <w:p w14:paraId="5CBA545D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  <w:p w:rsidP="3DE7F910" w14:paraId="5743A0CB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zna podstawow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terminologi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 zakresu przek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adoznawstwa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64BD6" wp14:textId="77777777">
            <w:pPr>
              <w:pStyle w:val="Body A"/>
              <w:spacing w:after="0" w:line="240" w:lineRule="auto"/>
              <w:rPr>
                <w:rStyle w:val="None"/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 w:rsidR="2B1BD3C3">
              <w:rPr>
                <w:rStyle w:val="None"/>
                <w:rFonts w:ascii="Arial" w:hAnsi="Arial"/>
                <w:sz w:val="20"/>
                <w:szCs w:val="20"/>
                <w:shd w:val="nil" w:color="auto" w:fill="auto"/>
              </w:rPr>
              <w:t>K1_W01</w:t>
            </w:r>
          </w:p>
          <w:p w:rsidP="169ED8EC" w14:paraId="4ED93E4C" wp14:textId="4D4E5162">
            <w:pPr>
              <w:pStyle w:val="Body A"/>
              <w:rPr>
                <w:rStyle w:val="None"/>
                <w:rFonts w:ascii="Arial" w:hAnsi="Arial"/>
                <w:sz w:val="20"/>
                <w:szCs w:val="20"/>
                <w:rtl w:val="0"/>
              </w:rPr>
            </w:pPr>
            <w:r w:rsidR="2B1BD3C3">
              <w:rPr>
                <w:rStyle w:val="None"/>
                <w:rFonts w:ascii="Arial" w:hAnsi="Arial"/>
                <w:sz w:val="20"/>
                <w:szCs w:val="20"/>
                <w:shd w:val="nil" w:color="auto" w:fill="auto"/>
              </w:rPr>
              <w:t>K1_</w:t>
            </w:r>
            <w:r w:rsidR="169ED8EC">
              <w:rPr>
                <w:rStyle w:val="None"/>
                <w:rFonts w:ascii="Arial" w:hAnsi="Arial"/>
                <w:sz w:val="20"/>
                <w:szCs w:val="20"/>
                <w:shd w:val="nil" w:color="auto" w:fill="auto"/>
              </w:rPr>
              <w:t>W02</w:t>
            </w:r>
          </w:p>
        </w:tc>
      </w:tr>
    </w:tbl>
    <w:p xmlns:wp14="http://schemas.microsoft.com/office/word/2010/wordml" w14:paraId="0FB78278" wp14:textId="77777777">
      <w:pPr>
        <w:pStyle w:val="Body A"/>
        <w:widowControl w:val="0"/>
        <w:spacing w:line="240" w:lineRule="auto"/>
        <w:ind w:left="108" w:hanging="108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FC39945" wp14:textId="77777777">
      <w:pPr>
        <w:pStyle w:val="Body A"/>
        <w:widowControl w:val="0"/>
        <w:spacing w:line="240" w:lineRule="auto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562CB0E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4CE0A41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169ED8EC" w14:paraId="16367538" wp14:textId="77777777">
        <w:tblPrEx>
          <w:shd w:val="clear" w:color="auto" w:fill="cdd4e9"/>
        </w:tblPrEx>
        <w:trPr>
          <w:trHeight w:val="170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Body"/>
              <w:jc w:val="center"/>
            </w:pP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Umiej</w:t>
            </w:r>
            <w:r>
              <w:rPr>
                <w:rStyle w:val="None"/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tno</w:t>
            </w:r>
            <w:r>
              <w:rPr>
                <w:rStyle w:val="None"/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ci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Body"/>
              <w:jc w:val="center"/>
            </w:pP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Style w:val="None"/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DE7F910" w14:paraId="32C87E12" wp14:textId="77777777">
            <w:pPr>
              <w:pStyle w:val="Body A"/>
              <w:spacing w:after="0" w:line="240" w:lineRule="auto"/>
              <w:jc w:val="center"/>
              <w:rPr>
                <w:rStyle w:val="None"/>
                <w:rFonts w:ascii="Arial" w:hAnsi="Arial" w:eastAsia="Arial" w:cs="Arial"/>
                <w:shd w:val="nil" w:color="auto" w:fill="auto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Odniesienie do efekt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w dla specjalno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ci</w:t>
            </w:r>
          </w:p>
          <w:p w:rsidP="3DE7F910" w14:paraId="543409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(okre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lonych w karcie programu studi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w dla specjalno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69ED8EC" w14:paraId="179B1B12" wp14:textId="77777777">
        <w:tblPrEx>
          <w:shd w:val="clear" w:color="auto" w:fill="cdd4e9"/>
        </w:tblPrEx>
        <w:trPr>
          <w:trHeight w:val="1985" w:hRule="atLeast"/>
        </w:trPr>
        <w:tc>
          <w:tcPr>
            <w:tcW w:w="1856" w:type="dxa"/>
            <w:vMerge/>
            <w:tcBorders/>
            <w:tcMar/>
          </w:tcPr>
          <w:p w14:paraId="62EBF3C5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Body A"/>
              <w:spacing w:after="0" w:line="240" w:lineRule="auto"/>
              <w:rPr>
                <w:rStyle w:val="None"/>
                <w:rFonts w:ascii="Arial" w:hAnsi="Arial" w:eastAsia="Arial" w:cs="Arial"/>
                <w:shd w:val="nil" w:color="auto" w:fill="auto"/>
              </w:rPr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U01</w:t>
            </w:r>
          </w:p>
          <w:p w14:paraId="750BCACE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potrafi wyszukiwa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>ć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, analizowa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>ć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, ocenia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>ć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, selekcjonowa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 xml:space="preserve">ć 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i u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>ż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ytkowa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 xml:space="preserve">ć 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informacje z zakresu przek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>ł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adoznawstwa z wykorzystaniem r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>óż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 xml:space="preserve">nych 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>ź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r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de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 xml:space="preserve">ł 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i sposob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</w:rPr>
              <w:t>w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83BEC" wp14:textId="36730A5F">
            <w:pPr>
              <w:pStyle w:val="Body A"/>
              <w:spacing w:after="0" w:line="240" w:lineRule="auto"/>
              <w:rPr>
                <w:rStyle w:val="None"/>
                <w:shd w:val="nil" w:color="auto" w:fill="auto"/>
              </w:rPr>
            </w:pPr>
            <w:r w:rsidR="730CDB3B">
              <w:rPr>
                <w:rStyle w:val="None"/>
                <w:rFonts w:ascii="Arial" w:hAnsi="Arial"/>
                <w:shd w:val="nil" w:color="auto" w:fill="auto"/>
              </w:rPr>
              <w:t>K1_</w:t>
            </w:r>
            <w:r w:rsidR="169ED8EC">
              <w:rPr>
                <w:rStyle w:val="None"/>
                <w:rFonts w:ascii="Arial" w:hAnsi="Arial"/>
                <w:shd w:val="nil" w:color="auto" w:fill="auto"/>
              </w:rPr>
              <w:t>U01</w:t>
            </w:r>
          </w:p>
          <w:p w14:paraId="6D98A12B" wp14:textId="77777777">
            <w:pPr>
              <w:pStyle w:val="Body A"/>
              <w:spacing w:after="0" w:line="240" w:lineRule="auto"/>
            </w:pPr>
            <w:r>
              <w:rPr>
                <w:rStyle w:val="None"/>
                <w:shd w:val="nil" w:color="auto" w:fill="auto"/>
              </w:rPr>
            </w:r>
          </w:p>
        </w:tc>
      </w:tr>
    </w:tbl>
    <w:p xmlns:wp14="http://schemas.microsoft.com/office/word/2010/wordml" w14:paraId="2946DB82" wp14:textId="77777777">
      <w:pPr>
        <w:pStyle w:val="Body A"/>
        <w:widowControl w:val="0"/>
        <w:spacing w:line="240" w:lineRule="auto"/>
        <w:ind w:left="108" w:hanging="108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997CC1D" wp14:textId="77777777">
      <w:pPr>
        <w:pStyle w:val="Body A"/>
        <w:widowControl w:val="0"/>
        <w:spacing w:line="240" w:lineRule="auto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10FFD37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B699379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169ED8EC" w14:paraId="0023D940" wp14:textId="77777777">
        <w:tblPrEx>
          <w:shd w:val="clear" w:color="auto" w:fill="cdd4e9"/>
        </w:tblPrEx>
        <w:trPr>
          <w:trHeight w:val="170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Body"/>
              <w:jc w:val="center"/>
            </w:pP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Kompetencje spo</w:t>
            </w:r>
            <w:r>
              <w:rPr>
                <w:rStyle w:val="None"/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eczne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Body"/>
              <w:jc w:val="center"/>
            </w:pP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Style w:val="None"/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DE7F910" w14:paraId="2F8C2349" wp14:textId="77777777">
            <w:pPr>
              <w:pStyle w:val="Body A"/>
              <w:spacing w:after="0" w:line="240" w:lineRule="auto"/>
              <w:jc w:val="center"/>
              <w:rPr>
                <w:rStyle w:val="None"/>
                <w:rFonts w:ascii="Arial" w:hAnsi="Arial" w:eastAsia="Arial" w:cs="Arial"/>
                <w:shd w:val="nil" w:color="auto" w:fill="auto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Odniesienie do efekt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w dla specjalno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ci</w:t>
            </w:r>
          </w:p>
          <w:p w:rsidP="3DE7F910" w14:paraId="455A98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(okre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lonych w karcie programu studi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w dla specjalno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69ED8EC" w14:paraId="698FC855" wp14:textId="77777777">
        <w:tblPrEx>
          <w:shd w:val="clear" w:color="auto" w:fill="cdd4e9"/>
        </w:tblPrEx>
        <w:trPr>
          <w:trHeight w:val="1850" w:hRule="atLeast"/>
        </w:trPr>
        <w:tc>
          <w:tcPr>
            <w:tcW w:w="1856" w:type="dxa"/>
            <w:vMerge/>
            <w:tcBorders/>
            <w:tcMar/>
          </w:tcPr>
          <w:p w14:paraId="3FE9F23F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AE70" wp14:textId="77777777">
            <w:pPr>
              <w:pStyle w:val="Body A"/>
              <w:spacing w:after="0" w:line="240" w:lineRule="auto"/>
              <w:rPr>
                <w:rStyle w:val="None"/>
                <w:rFonts w:ascii="Arial" w:hAnsi="Arial" w:eastAsia="Arial" w:cs="Arial"/>
                <w:shd w:val="nil" w:color="auto" w:fill="auto"/>
              </w:rPr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K01,</w:t>
            </w:r>
          </w:p>
          <w:p w:rsidP="3DE7F910" w14:paraId="29450CF2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 xml:space="preserve">ma 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wiadomo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 xml:space="preserve">ść 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odpowiedzialno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ci zwi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ą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zanej z rol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 xml:space="preserve">ą 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t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umacza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532D453E">
            <w:pPr>
              <w:pStyle w:val="Body A"/>
              <w:spacing w:after="0" w:line="240" w:lineRule="auto"/>
            </w:pPr>
            <w:r w:rsidR="057D5B04">
              <w:rPr>
                <w:rStyle w:val="None"/>
                <w:rFonts w:ascii="Arial" w:hAnsi="Arial"/>
                <w:shd w:val="nil" w:color="auto" w:fill="auto"/>
              </w:rPr>
              <w:t>K1_</w:t>
            </w:r>
            <w:r w:rsidR="169ED8EC">
              <w:rPr>
                <w:rStyle w:val="None"/>
                <w:rFonts w:ascii="Arial" w:hAnsi="Arial"/>
                <w:shd w:val="nil" w:color="auto" w:fill="auto"/>
              </w:rPr>
              <w:t>K01</w:t>
            </w:r>
          </w:p>
        </w:tc>
      </w:tr>
    </w:tbl>
    <w:p xmlns:wp14="http://schemas.microsoft.com/office/word/2010/wordml" w14:paraId="1F72F646" wp14:textId="77777777">
      <w:pPr>
        <w:pStyle w:val="Body A"/>
        <w:widowControl w:val="0"/>
        <w:spacing w:line="240" w:lineRule="auto"/>
        <w:ind w:left="108" w:hanging="108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8CE6F91" wp14:textId="77777777">
      <w:pPr>
        <w:pStyle w:val="Body A"/>
        <w:widowControl w:val="0"/>
        <w:spacing w:line="240" w:lineRule="auto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1CDCEAD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BB9E253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3DE523C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521"/>
        <w:gridCol w:w="1152"/>
        <w:gridCol w:w="796"/>
        <w:gridCol w:w="256"/>
        <w:gridCol w:w="810"/>
        <w:gridCol w:w="299"/>
        <w:gridCol w:w="768"/>
        <w:gridCol w:w="256"/>
        <w:gridCol w:w="795"/>
        <w:gridCol w:w="255"/>
        <w:gridCol w:w="796"/>
        <w:gridCol w:w="256"/>
        <w:gridCol w:w="796"/>
        <w:gridCol w:w="256"/>
      </w:tblGrid>
      <w:tr xmlns:wp14="http://schemas.microsoft.com/office/word/2010/wordml" w:rsidTr="3DE7F910" w14:paraId="68A6B712" wp14:textId="77777777">
        <w:tblPrEx>
          <w:shd w:val="clear" w:color="auto" w:fill="cdd4e9"/>
        </w:tblPrEx>
        <w:trPr>
          <w:trHeight w:val="302" w:hRule="atLeast"/>
        </w:trPr>
        <w:tc>
          <w:tcPr>
            <w:tcW w:w="9012" w:type="dxa"/>
            <w:gridSpan w:val="14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3DE7F910" w14:paraId="4B150495" wp14:textId="77777777">
        <w:tblPrEx>
          <w:shd w:val="clear" w:color="auto" w:fill="cdd4e9"/>
        </w:tblPrEx>
        <w:trPr>
          <w:trHeight w:val="515" w:hRule="atLeast"/>
        </w:trPr>
        <w:tc>
          <w:tcPr>
            <w:tcW w:w="1521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Forma zaj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DE7F910" w14:paraId="5FDC3BE2" wp14:textId="77777777">
            <w:pPr>
              <w:pStyle w:val="Zawartość tabeli"/>
              <w:spacing w:before="57" w:after="57"/>
              <w:jc w:val="center"/>
              <w:rPr>
                <w:rStyle w:val="None"/>
                <w:rFonts w:ascii="Arial" w:hAnsi="Arial" w:eastAsia="Arial" w:cs="Arial"/>
                <w:shd w:val="nil" w:color="auto" w:fill="auto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Wyk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it-IT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Ć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3DE7F910" w14:paraId="53F2F122" wp14:textId="77777777">
        <w:tblPrEx>
          <w:shd w:val="clear" w:color="auto" w:fill="cdd4e9"/>
        </w:tblPrEx>
        <w:trPr>
          <w:trHeight w:val="335" w:hRule="atLeast"/>
        </w:trPr>
        <w:tc>
          <w:tcPr>
            <w:tcW w:w="1521" w:type="dxa"/>
            <w:vMerge/>
            <w:tcBorders/>
            <w:tcMar/>
          </w:tcPr>
          <w:p w14:paraId="52E56223" wp14:textId="77777777"/>
        </w:tc>
        <w:tc>
          <w:tcPr>
            <w:tcW w:w="1152" w:type="dxa"/>
            <w:vMerge/>
            <w:tcBorders/>
            <w:tcMar/>
          </w:tcPr>
          <w:p w14:paraId="07547A01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CB0F" wp14:textId="77777777"/>
        </w:tc>
        <w:tc>
          <w:tcPr>
            <w:tcW w:w="81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K</w:t>
            </w:r>
          </w:p>
        </w:tc>
        <w:tc>
          <w:tcPr>
            <w:tcW w:w="29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9315" wp14:textId="77777777"/>
        </w:tc>
        <w:tc>
          <w:tcPr>
            <w:tcW w:w="76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L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F28F" wp14:textId="77777777"/>
        </w:tc>
        <w:tc>
          <w:tcPr>
            <w:tcW w:w="79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S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9E20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9E56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E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71BC" wp14:textId="77777777"/>
        </w:tc>
      </w:tr>
      <w:tr xmlns:wp14="http://schemas.microsoft.com/office/word/2010/wordml" w:rsidTr="3DE7F910" w14:paraId="2D18794C" wp14:textId="77777777">
        <w:tblPrEx>
          <w:shd w:val="clear" w:color="auto" w:fill="cdd4e9"/>
        </w:tblPrEx>
        <w:trPr>
          <w:trHeight w:val="604" w:hRule="atLeast"/>
        </w:trPr>
        <w:tc>
          <w:tcPr>
            <w:tcW w:w="152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10EB" wp14:textId="77777777"/>
        </w:tc>
        <w:tc>
          <w:tcPr>
            <w:tcW w:w="1109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30</w:t>
            </w:r>
          </w:p>
        </w:tc>
        <w:tc>
          <w:tcPr>
            <w:tcW w:w="1024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1050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1051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</w:tr>
    </w:tbl>
    <w:p xmlns:wp14="http://schemas.microsoft.com/office/word/2010/wordml" w14:paraId="5630AD66" wp14:textId="77777777">
      <w:pPr>
        <w:pStyle w:val="Body A"/>
        <w:widowControl w:val="0"/>
        <w:spacing w:line="240" w:lineRule="auto"/>
        <w:ind w:left="108" w:hanging="108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1829076" wp14:textId="77777777">
      <w:pPr>
        <w:pStyle w:val="Body A"/>
        <w:widowControl w:val="0"/>
        <w:spacing w:line="240" w:lineRule="auto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BA226A1" wp14:textId="77777777">
      <w:pPr>
        <w:pStyle w:val="Body A"/>
        <w:rPr>
          <w:rStyle w:val="None"/>
          <w:rFonts w:ascii="Times New Roman" w:hAnsi="Times New Roman" w:eastAsia="Times New Roman" w:cs="Times New Roman"/>
        </w:rPr>
      </w:pPr>
    </w:p>
    <w:p xmlns:wp14="http://schemas.microsoft.com/office/word/2010/wordml" w:rsidP="3DE7F910" w14:paraId="2FEAC4CC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Opis metod prowadzenia zaj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ęć</w:t>
      </w:r>
    </w:p>
    <w:p xmlns:wp14="http://schemas.microsoft.com/office/word/2010/wordml" w14:paraId="17AD93B2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DE7F910" w14:paraId="68666309" wp14:textId="77777777">
      <w:pPr>
        <w:pStyle w:val="Body A"/>
        <w:jc w:val="both"/>
        <w:rPr>
          <w:rStyle w:val="None"/>
          <w:rFonts w:ascii="Times New Roman" w:hAnsi="Times New Roman" w:eastAsia="Times New Roman" w:cs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Konwersatorium z aktywnym udzia</w:t>
      </w: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em student</w:t>
      </w: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 oraz pomocami IT; analiza narz</w:t>
      </w: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dzi oraz </w:t>
      </w: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ć</w:t>
      </w: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wiczenia praktyczne: praca indywidualna i w grupach; dyskusja.</w:t>
      </w:r>
    </w:p>
    <w:p xmlns:wp14="http://schemas.microsoft.com/office/word/2010/wordml" w14:paraId="0DE4B5B7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DE7F910" w14:paraId="62695922" wp14:textId="77777777">
      <w:pPr>
        <w:pStyle w:val="Zawartość tabeli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Formy sprawdzania efekt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w uczenia si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ę</w:t>
      </w:r>
    </w:p>
    <w:p xmlns:wp14="http://schemas.microsoft.com/office/word/2010/wordml" w14:paraId="66204FF1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6"/>
        <w:gridCol w:w="624"/>
        <w:gridCol w:w="624"/>
        <w:gridCol w:w="624"/>
        <w:gridCol w:w="624"/>
        <w:gridCol w:w="624"/>
        <w:gridCol w:w="625"/>
        <w:gridCol w:w="624"/>
        <w:gridCol w:w="624"/>
        <w:gridCol w:w="524"/>
        <w:gridCol w:w="723"/>
        <w:gridCol w:w="624"/>
        <w:gridCol w:w="624"/>
        <w:gridCol w:w="625"/>
      </w:tblGrid>
      <w:tr xmlns:wp14="http://schemas.microsoft.com/office/word/2010/wordml" w:rsidTr="3DE7F910" w14:paraId="4D1153E2" wp14:textId="77777777">
        <w:tblPrEx>
          <w:shd w:val="clear" w:color="auto" w:fill="cdd4e9"/>
        </w:tblPrEx>
        <w:trPr>
          <w:trHeight w:val="2413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Body A"/>
              <w:ind w:left="113" w:right="113" w:firstLine="0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 xml:space="preserve">E 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Zaj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Udzia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ł 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Referat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Body A"/>
              <w:ind w:left="113" w:right="113" w:firstLine="0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3DE7F910" w14:paraId="2D648830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alloon Text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62F1B3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2F2C34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0A4E5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921983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6FEF7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4DBDC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69D0D3C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1BE67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6FEB5B0" wp14:textId="77777777"/>
        </w:tc>
      </w:tr>
      <w:tr xmlns:wp14="http://schemas.microsoft.com/office/word/2010/wordml" w:rsidTr="3DE7F910" w14:paraId="42C1ED5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F5548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W02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</w:tr>
      <w:tr xmlns:wp14="http://schemas.microsoft.com/office/word/2010/wordml" w:rsidTr="3DE7F910" w14:paraId="2F505F3E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35E18" wp14:textId="77777777">
            <w:pPr>
              <w:pStyle w:val="Balloon Text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W03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</w:tr>
      <w:tr xmlns:wp14="http://schemas.microsoft.com/office/word/2010/wordml" w:rsidTr="3DE7F910" w14:paraId="5939769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6DDA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U01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</w:tr>
      <w:tr xmlns:wp14="http://schemas.microsoft.com/office/word/2010/wordml" w:rsidTr="3DE7F910" w14:paraId="769457E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A72B7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U02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</w:tr>
      <w:tr xmlns:wp14="http://schemas.microsoft.com/office/word/2010/wordml" w:rsidTr="3DE7F910" w14:paraId="1F3D11E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67F71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U03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</w:tr>
      <w:tr xmlns:wp14="http://schemas.microsoft.com/office/word/2010/wordml" w:rsidTr="3DE7F910" w14:paraId="516BF1D1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K01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</w:tr>
      <w:tr xmlns:wp14="http://schemas.microsoft.com/office/word/2010/wordml" w:rsidTr="3DE7F910" w14:paraId="39873B7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0DF5A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K02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869460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87F57B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738AF4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ABBD8F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BBA33E" wp14:textId="77777777"/>
        </w:tc>
      </w:tr>
    </w:tbl>
    <w:p xmlns:wp14="http://schemas.microsoft.com/office/word/2010/wordml" w14:paraId="464FCBC1" wp14:textId="77777777">
      <w:pPr>
        <w:pStyle w:val="Body A"/>
        <w:widowControl w:val="0"/>
        <w:spacing w:line="240" w:lineRule="auto"/>
        <w:ind w:left="108" w:hanging="108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C8C6B09" wp14:textId="77777777">
      <w:pPr>
        <w:pStyle w:val="Body A"/>
        <w:widowControl w:val="0"/>
        <w:spacing w:line="240" w:lineRule="auto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382A365" wp14:textId="77777777">
      <w:pPr>
        <w:pStyle w:val="Body A"/>
        <w:rPr>
          <w:rStyle w:val="None"/>
          <w:rFonts w:ascii="Times New Roman" w:hAnsi="Times New Roman" w:eastAsia="Times New Roman" w:cs="Times New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C71F136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199465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3DE7F910" w14:paraId="0AA6C975" wp14:textId="77777777">
        <w:tblPrEx>
          <w:shd w:val="clear" w:color="auto" w:fill="cdd4e9"/>
        </w:tblPrEx>
        <w:trPr>
          <w:trHeight w:val="4086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Body A"/>
              <w:spacing w:after="57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3DE7F910" w14:paraId="03FF3EC2" wp14:textId="77777777">
            <w:pPr>
              <w:pStyle w:val="Zawartość tabeli"/>
              <w:spacing w:before="57" w:after="57"/>
              <w:rPr>
                <w:rStyle w:val="None"/>
                <w:rFonts w:ascii="Times New Roman" w:hAnsi="Times New Roman" w:eastAsia="Times New Roman" w:cs="Times New Roman"/>
                <w:shd w:val="nil" w:color="auto" w:fill="auto"/>
                <w:lang w:val="en-US"/>
              </w:rPr>
            </w:pP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Warunkiem zaliczenia jest zdobycie przez studenta minimum 70 punkt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w ze 100 mo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ż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liwych w 2 kategoriach, przy czym ka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ż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da z kategorii musi zosta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 xml:space="preserve">ć 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zrealizowana w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 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 xml:space="preserve">min. 60% procentach: </w:t>
            </w:r>
          </w:p>
          <w:p w:rsidP="3DE7F910" w14:paraId="083E3528" wp14:textId="77777777"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sz w:val="24"/>
                <w:szCs w:val="24"/>
                <w:rtl w:val="0"/>
                <w:lang w:val="en-US"/>
              </w:rPr>
            </w:pP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obecno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ść 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i aktywne uczestnictwo w 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wiczeniach: dyskusja i 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umaczenie w grupach (30 punkt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w); </w:t>
            </w:r>
          </w:p>
          <w:p w:rsidP="3DE7F910" w14:paraId="2B3F9A54" wp14:textId="77777777"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sz w:val="24"/>
                <w:szCs w:val="24"/>
                <w:rtl w:val="0"/>
                <w:lang w:val="en-US"/>
              </w:rPr>
            </w:pP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przygotowanie projektu indywidualnego: 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umaczenie 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redniej d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ugo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ci tekstu (30 punkt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w);</w:t>
            </w:r>
          </w:p>
          <w:p w:rsidP="3DE7F910" w14:paraId="05304669" wp14:textId="77777777"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Times New Roman" w:hAnsi="Times New Roman" w:eastAsia="Times New Roman" w:cs="Times New Roman"/>
                <w:sz w:val="24"/>
                <w:szCs w:val="24"/>
                <w:shd w:val="nil" w:color="auto" w:fill="auto"/>
                <w:rtl w:val="0"/>
                <w:lang w:val="en-US"/>
              </w:rPr>
            </w:pP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Skala ocen wed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ug sumy punkt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w sk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adowych:  </w:t>
            </w:r>
          </w:p>
          <w:p w:rsidP="3DE7F910" w14:paraId="09614374" wp14:textId="77777777">
            <w:pPr>
              <w:pStyle w:val="Body A"/>
              <w:bidi w:val="0"/>
              <w:ind w:left="0" w:right="0" w:firstLine="0"/>
              <w:jc w:val="left"/>
              <w:rPr>
                <w:rtl w:val="0"/>
                <w:lang w:val="es-ES"/>
              </w:rPr>
            </w:pP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3.0 dostateczny (70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75 punkt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w), 3.5 dostateczny plus (76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81 punkt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w), 4.0 dobry (82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87 punkt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w), 4.5 dobry plus (88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93 punkty), 5.0 bardzo dobry (94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100 punkt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0DA123B1" wp14:textId="77777777">
      <w:pPr>
        <w:pStyle w:val="Body A"/>
        <w:widowControl w:val="0"/>
        <w:spacing w:line="240" w:lineRule="auto"/>
        <w:ind w:left="108" w:hanging="108"/>
        <w:rPr>
          <w:del w:author="Alicja Zapolnik-Plachetka" w:date="2024-11-02T10:11:02Z" w:id="2"/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C4CEA3D" wp14:textId="77777777">
      <w:pPr>
        <w:pStyle w:val="Body A"/>
        <w:widowControl w:val="0"/>
        <w:spacing w:line="240" w:lineRule="auto"/>
        <w:rPr>
          <w:del w:author="Alicja Zapolnik-Plachetka" w:date="2024-11-02T10:11:02Z" w:id="3"/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0895670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8C1F859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3DE7F910" w14:paraId="4408AC52" wp14:textId="77777777">
        <w:tblPrEx>
          <w:shd w:val="clear" w:color="auto" w:fill="cdd4e9"/>
        </w:tblPrEx>
        <w:trPr>
          <w:trHeight w:val="950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Body A"/>
              <w:spacing w:after="57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Uwagi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5D7DEE" wp14:textId="77777777">
            <w:pPr>
              <w:pStyle w:val="Body A"/>
            </w:pP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Zaliczenie z ocen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 Kurs rozpoczyna si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formie stacjonarnej, jednak z przyczyn niezale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od prowadz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cego mo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przybra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hybrydow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/zdaln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DE7F910" w:rsidR="3DE7F910">
              <w:rPr>
                <w:rStyle w:val="None"/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0C8FE7CE" wp14:textId="77777777">
      <w:pPr>
        <w:pStyle w:val="Body A"/>
        <w:widowControl w:val="0"/>
        <w:spacing w:line="240" w:lineRule="auto"/>
        <w:ind w:left="108" w:hanging="108"/>
        <w:rPr>
          <w:del w:author="Alicja Zapolnik-Plachetka" w:date="2024-11-02T10:10:56Z" w:id="4"/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1004F19" wp14:textId="77777777">
      <w:pPr>
        <w:pStyle w:val="Body A"/>
        <w:widowControl w:val="0"/>
        <w:spacing w:line="240" w:lineRule="auto"/>
        <w:rPr>
          <w:del w:author="Alicja Zapolnik-Plachetka" w:date="2024-11-02T10:10:56Z" w:id="5"/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7C0C651" wp14:textId="77777777">
      <w:pPr>
        <w:pStyle w:val="Body A"/>
        <w:rPr>
          <w:del w:author="Alicja Zapolnik-Plachetka" w:date="2024-11-02T10:10:56Z" w:id="6"/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08D56CC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97E50C6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DE7F910" w14:paraId="25A7BF54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Tre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ś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ci merytoryczne (wykaz temat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w):</w:t>
      </w:r>
    </w:p>
    <w:p xmlns:wp14="http://schemas.microsoft.com/office/word/2010/wordml" w:rsidP="3DE7F910" w14:paraId="263CC479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Poj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cie i cechy tekst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 u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ytkowych.</w:t>
      </w:r>
    </w:p>
    <w:p xmlns:wp14="http://schemas.microsoft.com/office/word/2010/wordml" w:rsidP="3DE7F910" w14:paraId="3D44E423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Specyfika przek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adu tekst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 u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ytkowych, analiza tekst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 u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ytkowych z r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nych obszar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w tematycznych. </w:t>
      </w:r>
    </w:p>
    <w:p xmlns:wp14="http://schemas.microsoft.com/office/word/2010/wordml" w:rsidP="3DE7F910" w14:paraId="1A782494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Rozpoznawanie struktury tekstu, sp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jno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ci, rozumienie hierarchii informacji, rozwijanie umiej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tno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 rozumowania logicznego i przetwarzania informacji.</w:t>
      </w:r>
    </w:p>
    <w:p xmlns:wp14="http://schemas.microsoft.com/office/word/2010/wordml" w:rsidP="3DE7F910" w14:paraId="5C7789FF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Wyszukiwanie i przetwarzanie informacji, zdobywanie wiedzy z r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nych dziedzin b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d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ą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cych przedmiotem przek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adu tekst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 u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ytkowych.</w:t>
      </w:r>
    </w:p>
    <w:p xmlns:wp14="http://schemas.microsoft.com/office/word/2010/wordml" w:rsidP="3DE7F910" w14:paraId="7C81BE6E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Identyfikowanie niezb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dnych 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ź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r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de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ł 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s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ownikowych, ksi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ąż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kowych, internetowych. </w:t>
      </w:r>
    </w:p>
    <w:p xmlns:wp14="http://schemas.microsoft.com/office/word/2010/wordml" w:rsidP="3DE7F910" w14:paraId="4C7ACBE3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T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umaczenie tekst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w u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ytkowych dla r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óż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nych odbiorc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w.</w:t>
      </w:r>
    </w:p>
    <w:p xmlns:wp14="http://schemas.microsoft.com/office/word/2010/wordml" w14:paraId="7B04FA47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DE7F910" w14:paraId="349747DD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Wykaz literatury podstawowej</w:t>
      </w:r>
    </w:p>
    <w:p xmlns:wp14="http://schemas.microsoft.com/office/word/2010/wordml" w:rsidP="3DE7F910" w14:paraId="3608A7C6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Bazy terminologii online, portale bran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owe.</w:t>
      </w:r>
    </w:p>
    <w:p xmlns:wp14="http://schemas.microsoft.com/office/word/2010/wordml" w14:paraId="088C5767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Materia</w:t>
      </w:r>
      <w:r>
        <w:rPr>
          <w:rStyle w:val="None"/>
          <w:rFonts w:hint="default"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Style w:val="None"/>
          <w:rFonts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y z r</w:t>
      </w:r>
      <w:r>
        <w:rPr>
          <w:rStyle w:val="None"/>
          <w:rFonts w:hint="default"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óż</w:t>
      </w:r>
      <w:r>
        <w:rPr>
          <w:rStyle w:val="None"/>
          <w:rFonts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nych </w:t>
      </w:r>
      <w:r>
        <w:rPr>
          <w:rStyle w:val="None"/>
          <w:rFonts w:hint="default"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ź</w:t>
      </w:r>
      <w:r>
        <w:rPr>
          <w:rStyle w:val="None"/>
          <w:rFonts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r</w:t>
      </w:r>
      <w:r>
        <w:rPr>
          <w:rStyle w:val="None"/>
          <w:rFonts w:hint="default" w:ascii="Arial" w:hAnsi="Arial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one"/>
          <w:rFonts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de</w:t>
      </w:r>
      <w:r>
        <w:rPr>
          <w:rStyle w:val="None"/>
          <w:rFonts w:hint="default"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ł </w:t>
      </w:r>
      <w:r>
        <w:rPr>
          <w:rStyle w:val="None"/>
          <w:rFonts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internetowych.</w:t>
      </w:r>
    </w:p>
    <w:p xmlns:wp14="http://schemas.microsoft.com/office/word/2010/wordml" w14:paraId="568C698B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A939487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CCFC7CA" wp14:textId="77777777">
      <w:pPr>
        <w:pStyle w:val="Balloon Text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Bilans godzinowy zgodny z CNPS (Ca</w:t>
      </w:r>
      <w:r>
        <w:rPr>
          <w:rStyle w:val="None"/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kowity Nak</w:t>
      </w:r>
      <w:r>
        <w:rPr>
          <w:rStyle w:val="None"/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ad Pracy Studenta)</w:t>
      </w:r>
    </w:p>
    <w:p xmlns:wp14="http://schemas.microsoft.com/office/word/2010/wordml" w14:paraId="6AA258D8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00"/>
        <w:gridCol w:w="5412"/>
        <w:gridCol w:w="1003"/>
      </w:tblGrid>
      <w:tr xmlns:wp14="http://schemas.microsoft.com/office/word/2010/wordml" w:rsidTr="3DE7F910" w14:paraId="67E8A724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Body A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w kontakcie z prowadz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Body A"/>
              <w:ind w:left="360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Wyk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ad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BD3EC" wp14:textId="77777777"/>
        </w:tc>
      </w:tr>
      <w:tr xmlns:wp14="http://schemas.microsoft.com/office/word/2010/wordml" w:rsidTr="3DE7F910" w14:paraId="6A290288" wp14:textId="77777777">
        <w:tblPrEx>
          <w:shd w:val="clear" w:color="auto" w:fill="cdd4e9"/>
        </w:tblPrEx>
        <w:trPr>
          <w:trHeight w:val="589" w:hRule="atLeast"/>
        </w:trPr>
        <w:tc>
          <w:tcPr>
            <w:tcW w:w="2600" w:type="dxa"/>
            <w:vMerge/>
            <w:tcBorders/>
            <w:tcMar/>
          </w:tcPr>
          <w:p w14:paraId="30DCCCAD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Body A"/>
              <w:ind w:left="360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Konwersatorium (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wiczenia, laboratorium itd.)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Body A"/>
              <w:ind w:left="360" w:firstLine="0"/>
              <w:jc w:val="both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3DE7F910" w14:paraId="64711803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36AF6883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Body A"/>
              <w:ind w:left="360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Pozosta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 godziny kontaktu studenta z prowadz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Body A"/>
              <w:ind w:left="360" w:firstLine="0"/>
              <w:jc w:val="both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3DE7F910" w14:paraId="7905F624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Body A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pracy studenta bez kontaktu z prowadz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Body A"/>
              <w:ind w:left="360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Lektura w ramach przygotowania do zaj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ęć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Body A"/>
              <w:ind w:left="360" w:firstLine="0"/>
              <w:jc w:val="both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3DE7F910" w14:paraId="21DF01D2" wp14:textId="77777777">
        <w:tblPrEx>
          <w:shd w:val="clear" w:color="auto" w:fill="cdd4e9"/>
        </w:tblPrEx>
        <w:trPr>
          <w:trHeight w:val="905" w:hRule="atLeast"/>
        </w:trPr>
        <w:tc>
          <w:tcPr>
            <w:tcW w:w="2600" w:type="dxa"/>
            <w:vMerge/>
            <w:tcBorders/>
            <w:tcMar/>
          </w:tcPr>
          <w:p w14:paraId="54C529ED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Body A"/>
              <w:ind w:left="360" w:firstLine="0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Przygotowanie kr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ę 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z niezb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dn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przedmiotu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Body A"/>
              <w:ind w:left="360" w:firstLine="0"/>
              <w:jc w:val="both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3DE7F910" w14:paraId="55DF11DC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1C0157D6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Body A"/>
              <w:ind w:left="360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2A4FFC0" wp14:textId="77777777">
            <w:pPr>
              <w:pStyle w:val="Body A"/>
              <w:ind w:left="360" w:firstLine="0"/>
              <w:jc w:val="both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3DE7F910" w14:paraId="774D66D9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/>
            <w:tcBorders/>
            <w:tcMar/>
          </w:tcPr>
          <w:p w14:paraId="3691E7B2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p14:textId="77777777">
            <w:pPr>
              <w:pStyle w:val="Body A"/>
              <w:ind w:left="360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770CE" wp14:textId="77777777"/>
        </w:tc>
      </w:tr>
      <w:tr xmlns:wp14="http://schemas.microsoft.com/office/word/2010/wordml" w:rsidTr="3DE7F910" w14:paraId="60A185A1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Body A"/>
              <w:ind w:left="360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Og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ół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AA05B6E" wp14:textId="77777777">
            <w:pPr>
              <w:pStyle w:val="Body A"/>
              <w:ind w:left="360" w:firstLine="0"/>
              <w:jc w:val="both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90</w:t>
            </w:r>
          </w:p>
        </w:tc>
      </w:tr>
      <w:tr xmlns:wp14="http://schemas.microsoft.com/office/word/2010/wordml" w:rsidTr="3DE7F910" w14:paraId="51F8EEA8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Body A"/>
              <w:ind w:left="360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punkt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ECTS w zale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no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 od przyj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Body A"/>
              <w:ind w:left="360" w:firstLine="0"/>
              <w:jc w:val="both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7CBEED82" wp14:textId="77777777">
      <w:pPr>
        <w:pStyle w:val="Body A"/>
        <w:widowControl w:val="0"/>
        <w:spacing w:line="240" w:lineRule="auto"/>
        <w:ind w:left="108" w:hanging="108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E36661F" wp14:textId="77777777">
      <w:pPr>
        <w:pStyle w:val="Body A"/>
        <w:widowControl w:val="0"/>
        <w:spacing w:line="240" w:lineRule="auto"/>
      </w:pPr>
      <w:r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8645DC7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35E58C4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47b33411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1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rsids>
    <w:rsidRoot w:val="3DE7F910"/>
    <w:rsid w:val="01190674"/>
    <w:rsid w:val="057D5B04"/>
    <w:rsid w:val="169ED8EC"/>
    <w:rsid w:val="18E778BF"/>
    <w:rsid w:val="19FF4A8D"/>
    <w:rsid w:val="25B54FD7"/>
    <w:rsid w:val="2B1BD3C3"/>
    <w:rsid w:val="3DE7F910"/>
    <w:rsid w:val="3F97E16D"/>
    <w:rsid w:val="66AEE47C"/>
    <w:rsid w:val="730CDB3B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9900F92"/>
  <w15:docId w15:val="{72EF9B4D-E504-4FC2-9BE1-134A73687412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4909178A-6A78-4A7C-86B2-9FDA19E34530}"/>
</file>

<file path=customXml/itemProps2.xml><?xml version="1.0" encoding="utf-8"?>
<ds:datastoreItem xmlns:ds="http://schemas.openxmlformats.org/officeDocument/2006/customXml" ds:itemID="{A4AF2C20-7BCC-4F6B-A948-743612D0FCE7}"/>
</file>

<file path=customXml/itemProps3.xml><?xml version="1.0" encoding="utf-8"?>
<ds:datastoreItem xmlns:ds="http://schemas.openxmlformats.org/officeDocument/2006/customXml" ds:itemID="{FE2C841E-CCCE-46F7-BBC9-795ED945C69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2025-11-05T12:36:24.0311959Z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